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22" w:rsidRDefault="00354E43" w:rsidP="002651DF">
      <w:pPr>
        <w:pStyle w:val="ac"/>
        <w:ind w:left="1043" w:hanging="1043"/>
        <w:pPrChange w:id="0" w:author="吴可扬（非）" w:date="2020-10-13T10:08:00Z">
          <w:pPr>
            <w:spacing w:beforeLines="100" w:afterLines="100" w:line="560" w:lineRule="exact"/>
          </w:pPr>
        </w:pPrChange>
      </w:pPr>
      <w:r>
        <w:t>附件</w:t>
      </w:r>
      <w:del w:id="1" w:author="塔夫" w:date="2020-10-12T10:45:00Z">
        <w:r>
          <w:delText>1</w:delText>
        </w:r>
      </w:del>
      <w:ins w:id="2" w:author="塔夫" w:date="2020-10-12T10:45:00Z">
        <w:r>
          <w:rPr>
            <w:rFonts w:hint="eastAsia"/>
          </w:rPr>
          <w:t>2</w:t>
        </w:r>
      </w:ins>
    </w:p>
    <w:p w:rsidR="006B5522" w:rsidRDefault="00354E43" w:rsidP="002651DF">
      <w:pPr>
        <w:pStyle w:val="1"/>
        <w:pPrChange w:id="3" w:author="吴可扬（非）" w:date="2020-10-13T10:08:00Z">
          <w:pPr>
            <w:spacing w:beforeLines="100" w:afterLines="100" w:line="560" w:lineRule="exact"/>
            <w:jc w:val="center"/>
          </w:pPr>
        </w:pPrChange>
      </w:pPr>
      <w:r>
        <w:rPr>
          <w:bCs/>
        </w:rPr>
        <w:t>服务型</w:t>
      </w:r>
      <w:r>
        <w:t>制造示范</w:t>
      </w:r>
      <w:r>
        <w:t>基本条件</w:t>
      </w:r>
    </w:p>
    <w:p w:rsidR="006B5522" w:rsidRDefault="006B5522">
      <w:pPr>
        <w:spacing w:line="560" w:lineRule="exact"/>
        <w:jc w:val="center"/>
        <w:rPr>
          <w:b/>
          <w:sz w:val="24"/>
          <w:szCs w:val="32"/>
        </w:rPr>
      </w:pPr>
    </w:p>
    <w:p w:rsidR="006B5522" w:rsidRDefault="00354E43" w:rsidP="002651DF">
      <w:pPr>
        <w:spacing w:line="560" w:lineRule="exact"/>
        <w:ind w:firstLineChars="200" w:firstLine="640"/>
        <w:rPr>
          <w:rFonts w:eastAsia="黑体"/>
          <w:color w:val="000000"/>
          <w:sz w:val="32"/>
          <w:szCs w:val="32"/>
        </w:rPr>
        <w:pPrChange w:id="4" w:author="吴可扬（非）" w:date="2020-10-13T10:08:00Z">
          <w:pPr>
            <w:spacing w:line="560" w:lineRule="exact"/>
          </w:pPr>
        </w:pPrChange>
      </w:pPr>
      <w:r>
        <w:rPr>
          <w:rFonts w:eastAsia="黑体"/>
          <w:color w:val="000000"/>
          <w:sz w:val="32"/>
          <w:szCs w:val="32"/>
        </w:rPr>
        <w:t>一、示范企业基本条件</w:t>
      </w:r>
    </w:p>
    <w:p w:rsidR="006B5522" w:rsidRDefault="00354E43" w:rsidP="002651DF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  <w:pPrChange w:id="5" w:author="吴可扬（非）" w:date="2020-10-13T10:08:00Z">
          <w:pPr>
            <w:spacing w:line="560" w:lineRule="exact"/>
            <w:ind w:firstLine="560"/>
          </w:pPr>
        </w:pPrChange>
      </w:pPr>
      <w:r>
        <w:rPr>
          <w:rFonts w:eastAsia="楷体_GB2312"/>
          <w:b/>
          <w:bCs/>
          <w:color w:val="000000"/>
          <w:sz w:val="32"/>
          <w:szCs w:val="32"/>
        </w:rPr>
        <w:t>（一）定制化服务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sz w:val="32"/>
          <w:szCs w:val="32"/>
        </w:rPr>
        <w:pPrChange w:id="6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color w:val="000000"/>
          <w:sz w:val="32"/>
          <w:szCs w:val="32"/>
        </w:rPr>
        <w:t>1.</w:t>
      </w:r>
      <w:r>
        <w:rPr>
          <w:rFonts w:eastAsia="仿宋_GB2312"/>
          <w:color w:val="000000"/>
          <w:sz w:val="32"/>
          <w:szCs w:val="32"/>
        </w:rPr>
        <w:t>服务内容：</w:t>
      </w:r>
      <w:r>
        <w:rPr>
          <w:rFonts w:eastAsia="仿宋_GB2312"/>
          <w:sz w:val="32"/>
          <w:szCs w:val="32"/>
        </w:rPr>
        <w:t>制造业企业</w:t>
      </w:r>
      <w:r>
        <w:rPr>
          <w:rFonts w:eastAsia="仿宋_GB2312" w:hint="eastAsia"/>
          <w:sz w:val="32"/>
          <w:szCs w:val="32"/>
        </w:rPr>
        <w:t>综合</w:t>
      </w:r>
      <w:r>
        <w:rPr>
          <w:rFonts w:eastAsia="仿宋_GB2312"/>
          <w:sz w:val="32"/>
          <w:szCs w:val="32"/>
        </w:rPr>
        <w:t>利用</w:t>
      </w:r>
      <w:r>
        <w:rPr>
          <w:rFonts w:eastAsia="仿宋_GB2312" w:hint="eastAsia"/>
          <w:sz w:val="32"/>
          <w:szCs w:val="32"/>
        </w:rPr>
        <w:t>5G</w:t>
      </w:r>
      <w:r>
        <w:rPr>
          <w:rFonts w:eastAsia="仿宋_GB2312" w:hint="eastAsia"/>
          <w:sz w:val="32"/>
          <w:szCs w:val="32"/>
        </w:rPr>
        <w:t>、</w:t>
      </w:r>
      <w:bookmarkStart w:id="7" w:name="_GoBack"/>
      <w:bookmarkEnd w:id="7"/>
      <w:r>
        <w:rPr>
          <w:rFonts w:eastAsia="仿宋_GB2312" w:hint="eastAsia"/>
          <w:sz w:val="32"/>
          <w:szCs w:val="32"/>
        </w:rPr>
        <w:t>物联网、大数据、云计算、人工智能、虚拟现实、工业互联网等新一代信息技术，</w:t>
      </w:r>
      <w:r>
        <w:rPr>
          <w:rFonts w:eastAsia="仿宋_GB2312"/>
          <w:sz w:val="32"/>
          <w:szCs w:val="32"/>
        </w:rPr>
        <w:t>建立</w:t>
      </w:r>
      <w:r>
        <w:rPr>
          <w:rFonts w:eastAsia="仿宋_GB2312" w:hint="eastAsia"/>
          <w:sz w:val="32"/>
          <w:szCs w:val="32"/>
        </w:rPr>
        <w:t>数字化设计与虚拟仿真系统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发展个性化设计、用户参与设计、交互设计</w:t>
      </w:r>
      <w:r>
        <w:rPr>
          <w:rFonts w:eastAsia="仿宋_GB2312"/>
          <w:sz w:val="32"/>
          <w:szCs w:val="32"/>
        </w:rPr>
        <w:t>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sz w:val="32"/>
          <w:szCs w:val="32"/>
        </w:rPr>
        <w:pPrChange w:id="8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服务能力：企业通过客户体验中心、在线设计中心、云计算和大数据挖掘等方式，采集分析客户需求信息，</w:t>
      </w:r>
      <w:r>
        <w:rPr>
          <w:rFonts w:eastAsia="仿宋_GB2312"/>
          <w:sz w:val="32"/>
          <w:szCs w:val="32"/>
        </w:rPr>
        <w:t>具备</w:t>
      </w:r>
      <w:r>
        <w:rPr>
          <w:rFonts w:eastAsia="仿宋_GB2312" w:hint="eastAsia"/>
          <w:sz w:val="32"/>
          <w:szCs w:val="32"/>
        </w:rPr>
        <w:t>个性化</w:t>
      </w:r>
      <w:r>
        <w:rPr>
          <w:rFonts w:eastAsia="仿宋_GB2312"/>
          <w:sz w:val="32"/>
          <w:szCs w:val="32"/>
        </w:rPr>
        <w:t>设计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用户参与设计</w:t>
      </w:r>
      <w:r>
        <w:rPr>
          <w:rFonts w:eastAsia="仿宋_GB2312" w:hint="eastAsia"/>
          <w:sz w:val="32"/>
          <w:szCs w:val="32"/>
        </w:rPr>
        <w:t>、交互设计</w:t>
      </w:r>
      <w:r>
        <w:rPr>
          <w:rFonts w:eastAsia="仿宋_GB2312"/>
          <w:sz w:val="32"/>
          <w:szCs w:val="32"/>
        </w:rPr>
        <w:t>的能力；具有零件标准化、</w:t>
      </w:r>
      <w:r>
        <w:rPr>
          <w:rFonts w:eastAsia="仿宋_GB2312" w:hint="eastAsia"/>
          <w:sz w:val="32"/>
          <w:szCs w:val="32"/>
        </w:rPr>
        <w:t>配件精细化、</w:t>
      </w:r>
      <w:r>
        <w:rPr>
          <w:rFonts w:eastAsia="仿宋_GB2312"/>
          <w:sz w:val="32"/>
          <w:szCs w:val="32"/>
        </w:rPr>
        <w:t>部件模块化和产品个性化重组等生产制造关键环节</w:t>
      </w:r>
      <w:r>
        <w:rPr>
          <w:rFonts w:eastAsia="仿宋_GB2312" w:hint="eastAsia"/>
          <w:sz w:val="32"/>
          <w:szCs w:val="32"/>
        </w:rPr>
        <w:t>定制设计</w:t>
      </w:r>
      <w:r>
        <w:rPr>
          <w:rFonts w:eastAsia="仿宋_GB2312"/>
          <w:sz w:val="32"/>
          <w:szCs w:val="32"/>
        </w:rPr>
        <w:t>和柔性化改造能力。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楷体_GB2312"/>
          <w:b/>
          <w:bCs/>
          <w:color w:val="000000"/>
          <w:sz w:val="32"/>
          <w:szCs w:val="32"/>
        </w:rPr>
        <w:pPrChange w:id="9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综合效益：能</w:t>
      </w:r>
      <w:r>
        <w:rPr>
          <w:rFonts w:eastAsia="仿宋_GB2312"/>
          <w:sz w:val="32"/>
          <w:szCs w:val="32"/>
        </w:rPr>
        <w:t>开展大批量定制服务，</w:t>
      </w:r>
      <w:r>
        <w:rPr>
          <w:rFonts w:eastAsia="仿宋_GB2312" w:hint="eastAsia"/>
          <w:sz w:val="32"/>
          <w:szCs w:val="32"/>
        </w:rPr>
        <w:t>珠三角地区企业</w:t>
      </w:r>
      <w:r>
        <w:rPr>
          <w:rFonts w:eastAsia="仿宋_GB2312"/>
          <w:sz w:val="32"/>
          <w:szCs w:val="32"/>
        </w:rPr>
        <w:t>定制</w:t>
      </w:r>
      <w:r>
        <w:rPr>
          <w:rFonts w:eastAsia="仿宋_GB2312"/>
          <w:color w:val="000000"/>
          <w:sz w:val="32"/>
          <w:szCs w:val="32"/>
        </w:rPr>
        <w:t>服务收入占总收入</w:t>
      </w:r>
      <w:r>
        <w:rPr>
          <w:rFonts w:eastAsia="仿宋_GB2312"/>
          <w:color w:val="000000"/>
          <w:sz w:val="32"/>
          <w:szCs w:val="32"/>
        </w:rPr>
        <w:t>比例</w:t>
      </w:r>
      <w:r>
        <w:rPr>
          <w:rFonts w:eastAsia="仿宋_GB2312"/>
          <w:color w:val="000000"/>
          <w:sz w:val="32"/>
          <w:szCs w:val="32"/>
        </w:rPr>
        <w:t>达到</w:t>
      </w:r>
      <w:r>
        <w:rPr>
          <w:rFonts w:eastAsia="仿宋_GB2312"/>
          <w:color w:val="000000"/>
          <w:sz w:val="32"/>
          <w:szCs w:val="32"/>
        </w:rPr>
        <w:t>30%</w:t>
      </w:r>
      <w:r>
        <w:rPr>
          <w:rFonts w:eastAsia="仿宋_GB2312"/>
          <w:color w:val="000000"/>
          <w:sz w:val="32"/>
          <w:szCs w:val="32"/>
        </w:rPr>
        <w:t>左右</w:t>
      </w:r>
      <w:r>
        <w:rPr>
          <w:rFonts w:eastAsia="仿宋_GB2312" w:hint="eastAsia"/>
          <w:color w:val="000000"/>
          <w:sz w:val="32"/>
          <w:szCs w:val="32"/>
        </w:rPr>
        <w:t>，其他地区占比达</w:t>
      </w:r>
      <w:r>
        <w:rPr>
          <w:rFonts w:eastAsia="仿宋_GB2312" w:hint="eastAsia"/>
          <w:color w:val="000000"/>
          <w:sz w:val="32"/>
          <w:szCs w:val="32"/>
        </w:rPr>
        <w:t>15%</w:t>
      </w:r>
      <w:r>
        <w:rPr>
          <w:rFonts w:eastAsia="仿宋_GB2312" w:hint="eastAsia"/>
          <w:color w:val="000000"/>
          <w:sz w:val="32"/>
          <w:szCs w:val="32"/>
        </w:rPr>
        <w:t>左右</w:t>
      </w:r>
      <w:r>
        <w:rPr>
          <w:rFonts w:eastAsia="仿宋_GB2312"/>
          <w:sz w:val="32"/>
          <w:szCs w:val="32"/>
        </w:rPr>
        <w:t>。</w:t>
      </w:r>
    </w:p>
    <w:p w:rsidR="006B5522" w:rsidRDefault="00354E43" w:rsidP="002651DF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  <w:pPrChange w:id="10" w:author="吴可扬（非）" w:date="2020-10-13T10:08:00Z">
          <w:pPr>
            <w:spacing w:line="560" w:lineRule="exact"/>
            <w:ind w:firstLineChars="200" w:firstLine="643"/>
          </w:pPr>
        </w:pPrChange>
      </w:pPr>
      <w:r>
        <w:rPr>
          <w:rFonts w:eastAsia="楷体_GB2312" w:hint="eastAsia"/>
          <w:b/>
          <w:bCs/>
          <w:color w:val="000000"/>
          <w:sz w:val="32"/>
          <w:szCs w:val="32"/>
        </w:rPr>
        <w:t>（二）</w:t>
      </w:r>
      <w:r>
        <w:rPr>
          <w:rFonts w:eastAsia="楷体_GB2312"/>
          <w:b/>
          <w:bCs/>
          <w:color w:val="000000"/>
          <w:sz w:val="32"/>
          <w:szCs w:val="32"/>
        </w:rPr>
        <w:t>供应链管理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11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.</w:t>
      </w:r>
      <w:r>
        <w:rPr>
          <w:rFonts w:eastAsia="仿宋_GB2312"/>
          <w:color w:val="000000"/>
          <w:sz w:val="32"/>
          <w:szCs w:val="32"/>
        </w:rPr>
        <w:t>服务内容：</w:t>
      </w:r>
      <w:r>
        <w:rPr>
          <w:rFonts w:eastAsia="仿宋_GB2312" w:hint="eastAsia"/>
          <w:color w:val="000000"/>
          <w:sz w:val="32"/>
          <w:szCs w:val="32"/>
        </w:rPr>
        <w:t>制造业企业合理安排工厂布局，优化生产管理流程，建设智能化物流装备和仓储设施，促进供应链各环节数据和资源共享，开展</w:t>
      </w:r>
      <w:r>
        <w:rPr>
          <w:rFonts w:eastAsia="仿宋_GB2312"/>
          <w:color w:val="000000"/>
          <w:sz w:val="32"/>
          <w:szCs w:val="32"/>
        </w:rPr>
        <w:t>集中采购、供应商管理库存（</w:t>
      </w:r>
      <w:r>
        <w:rPr>
          <w:rFonts w:eastAsia="仿宋_GB2312"/>
          <w:color w:val="000000"/>
          <w:sz w:val="32"/>
          <w:szCs w:val="32"/>
        </w:rPr>
        <w:t>VMI</w:t>
      </w:r>
      <w:r>
        <w:rPr>
          <w:rFonts w:eastAsia="仿宋_GB2312"/>
          <w:color w:val="000000"/>
          <w:sz w:val="32"/>
          <w:szCs w:val="32"/>
        </w:rPr>
        <w:t>）、精益供应链</w:t>
      </w:r>
      <w:r>
        <w:rPr>
          <w:rFonts w:eastAsia="仿宋_GB2312"/>
          <w:color w:val="000000"/>
          <w:sz w:val="32"/>
          <w:szCs w:val="32"/>
        </w:rPr>
        <w:t>等</w:t>
      </w:r>
      <w:r>
        <w:rPr>
          <w:rFonts w:eastAsia="仿宋_GB2312"/>
          <w:color w:val="000000"/>
          <w:sz w:val="32"/>
          <w:szCs w:val="32"/>
        </w:rPr>
        <w:t>模式</w:t>
      </w:r>
      <w:r>
        <w:rPr>
          <w:rFonts w:eastAsia="仿宋_GB2312" w:hint="eastAsia"/>
          <w:color w:val="000000"/>
          <w:sz w:val="32"/>
          <w:szCs w:val="32"/>
        </w:rPr>
        <w:t>和服务</w:t>
      </w:r>
      <w:r>
        <w:rPr>
          <w:rFonts w:eastAsia="仿宋_GB2312"/>
          <w:color w:val="000000"/>
          <w:sz w:val="32"/>
          <w:szCs w:val="32"/>
        </w:rPr>
        <w:t>，</w:t>
      </w:r>
      <w:r>
        <w:rPr>
          <w:rFonts w:eastAsia="仿宋_GB2312" w:hint="eastAsia"/>
          <w:color w:val="000000"/>
          <w:sz w:val="32"/>
          <w:szCs w:val="32"/>
        </w:rPr>
        <w:t>建设供应链协同平台</w:t>
      </w:r>
      <w:r>
        <w:rPr>
          <w:rFonts w:eastAsia="仿宋_GB2312"/>
          <w:color w:val="000000"/>
          <w:sz w:val="32"/>
          <w:szCs w:val="32"/>
        </w:rPr>
        <w:t>。</w:t>
      </w:r>
      <w:r>
        <w:rPr>
          <w:rFonts w:eastAsia="仿宋_GB2312" w:hint="eastAsia"/>
          <w:color w:val="000000"/>
          <w:sz w:val="32"/>
          <w:szCs w:val="32"/>
        </w:rPr>
        <w:t>供应链服务企业提供专业化、一体化生产性服务。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12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.</w:t>
      </w:r>
      <w:r>
        <w:rPr>
          <w:rFonts w:eastAsia="仿宋_GB2312"/>
          <w:color w:val="000000"/>
          <w:sz w:val="32"/>
          <w:szCs w:val="32"/>
        </w:rPr>
        <w:t>服务能力：具备</w:t>
      </w:r>
      <w:r>
        <w:rPr>
          <w:rFonts w:eastAsia="仿宋_GB2312"/>
          <w:color w:val="000000"/>
          <w:sz w:val="32"/>
          <w:szCs w:val="32"/>
        </w:rPr>
        <w:t>数据协同的柔性供应链体系，</w:t>
      </w:r>
      <w:r>
        <w:rPr>
          <w:rFonts w:eastAsia="仿宋_GB2312"/>
          <w:color w:val="000000"/>
          <w:sz w:val="32"/>
          <w:szCs w:val="32"/>
        </w:rPr>
        <w:t>能够</w:t>
      </w:r>
      <w:r>
        <w:rPr>
          <w:rFonts w:eastAsia="仿宋_GB2312"/>
          <w:color w:val="000000"/>
          <w:sz w:val="32"/>
          <w:szCs w:val="32"/>
        </w:rPr>
        <w:t>在</w:t>
      </w:r>
      <w:r>
        <w:rPr>
          <w:rFonts w:eastAsia="仿宋_GB2312"/>
          <w:color w:val="000000"/>
          <w:sz w:val="32"/>
          <w:szCs w:val="32"/>
        </w:rPr>
        <w:lastRenderedPageBreak/>
        <w:t>制造业企业</w:t>
      </w:r>
      <w:r>
        <w:rPr>
          <w:rFonts w:eastAsia="仿宋_GB2312"/>
          <w:color w:val="000000"/>
          <w:sz w:val="32"/>
          <w:szCs w:val="32"/>
        </w:rPr>
        <w:t>内部</w:t>
      </w:r>
      <w:r>
        <w:rPr>
          <w:rFonts w:eastAsia="仿宋_GB2312"/>
          <w:color w:val="000000"/>
          <w:sz w:val="32"/>
          <w:szCs w:val="32"/>
        </w:rPr>
        <w:t>实现研发设计、生产制造和营销服务能力的集成对接</w:t>
      </w:r>
      <w:r>
        <w:rPr>
          <w:rFonts w:eastAsia="仿宋_GB2312"/>
          <w:color w:val="000000"/>
          <w:sz w:val="32"/>
          <w:szCs w:val="32"/>
        </w:rPr>
        <w:t>。具备企业级的供应链解决方案，能够</w:t>
      </w:r>
      <w:r>
        <w:rPr>
          <w:rFonts w:eastAsia="仿宋_GB2312"/>
          <w:color w:val="000000"/>
          <w:sz w:val="32"/>
          <w:szCs w:val="32"/>
        </w:rPr>
        <w:t>优化制造过程和供应链的并行组织</w:t>
      </w:r>
      <w:r>
        <w:rPr>
          <w:rFonts w:eastAsia="仿宋_GB2312"/>
          <w:color w:val="000000"/>
          <w:sz w:val="32"/>
          <w:szCs w:val="32"/>
        </w:rPr>
        <w:t>。能够使用</w:t>
      </w:r>
      <w:r>
        <w:rPr>
          <w:rFonts w:eastAsia="仿宋_GB2312"/>
          <w:color w:val="000000"/>
          <w:sz w:val="32"/>
          <w:szCs w:val="32"/>
        </w:rPr>
        <w:t>智能化物流装备和仓储设施，</w:t>
      </w:r>
      <w:r>
        <w:rPr>
          <w:rFonts w:eastAsia="仿宋_GB2312"/>
          <w:color w:val="000000"/>
          <w:sz w:val="32"/>
          <w:szCs w:val="32"/>
        </w:rPr>
        <w:t>有</w:t>
      </w:r>
      <w:r>
        <w:rPr>
          <w:rFonts w:eastAsia="仿宋_GB2312"/>
          <w:color w:val="000000"/>
          <w:sz w:val="32"/>
          <w:szCs w:val="32"/>
        </w:rPr>
        <w:t>供应链</w:t>
      </w:r>
      <w:r>
        <w:rPr>
          <w:rFonts w:eastAsia="仿宋_GB2312"/>
          <w:color w:val="000000"/>
          <w:sz w:val="32"/>
          <w:szCs w:val="32"/>
        </w:rPr>
        <w:t>的</w:t>
      </w:r>
      <w:r>
        <w:rPr>
          <w:rFonts w:eastAsia="仿宋_GB2312"/>
          <w:color w:val="000000"/>
          <w:sz w:val="32"/>
          <w:szCs w:val="32"/>
        </w:rPr>
        <w:t>计划、调度、运作、监控能力。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13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.</w:t>
      </w:r>
      <w:r>
        <w:rPr>
          <w:rFonts w:eastAsia="仿宋_GB2312"/>
          <w:color w:val="000000"/>
          <w:sz w:val="32"/>
          <w:szCs w:val="32"/>
        </w:rPr>
        <w:t>综合效益：在生产物流环节形成稳定的</w:t>
      </w:r>
      <w:r>
        <w:rPr>
          <w:rFonts w:eastAsia="仿宋_GB2312"/>
          <w:color w:val="000000"/>
          <w:sz w:val="32"/>
          <w:szCs w:val="32"/>
        </w:rPr>
        <w:t>供应链</w:t>
      </w:r>
      <w:r>
        <w:rPr>
          <w:rFonts w:eastAsia="仿宋_GB2312"/>
          <w:color w:val="000000"/>
          <w:sz w:val="32"/>
          <w:szCs w:val="32"/>
        </w:rPr>
        <w:t>服务体系。通过优化供应链管理，实现企业提质增效。</w:t>
      </w:r>
    </w:p>
    <w:p w:rsidR="006B5522" w:rsidRDefault="00354E43" w:rsidP="002651DF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  <w:pPrChange w:id="14" w:author="吴可扬（非）" w:date="2020-10-13T10:08:00Z">
          <w:pPr>
            <w:spacing w:line="560" w:lineRule="exact"/>
            <w:ind w:firstLineChars="200" w:firstLine="643"/>
          </w:pPr>
        </w:pPrChange>
      </w:pPr>
      <w:r>
        <w:rPr>
          <w:rFonts w:eastAsia="楷体_GB2312"/>
          <w:b/>
          <w:bCs/>
          <w:color w:val="000000"/>
          <w:sz w:val="32"/>
          <w:szCs w:val="32"/>
        </w:rPr>
        <w:t>（三）共享制造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15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 w:hint="eastAsia"/>
          <w:color w:val="000000"/>
          <w:sz w:val="32"/>
          <w:szCs w:val="32"/>
        </w:rPr>
        <w:t>1.</w:t>
      </w:r>
      <w:r>
        <w:rPr>
          <w:rFonts w:eastAsia="仿宋_GB2312" w:hint="eastAsia"/>
          <w:color w:val="000000"/>
          <w:sz w:val="32"/>
          <w:szCs w:val="32"/>
        </w:rPr>
        <w:t>服务内容：聚集生产制造环节各领域分散闲置资源，弹性匹配、动态分享给需求方，提供分时、计件、按价值计价等灵活服务</w:t>
      </w:r>
      <w:r>
        <w:rPr>
          <w:rFonts w:eastAsia="仿宋_GB2312" w:hint="eastAsia"/>
          <w:color w:val="000000"/>
          <w:sz w:val="32"/>
          <w:szCs w:val="32"/>
        </w:rPr>
        <w:t>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16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 w:hint="eastAsia"/>
          <w:color w:val="000000"/>
          <w:sz w:val="32"/>
          <w:szCs w:val="32"/>
        </w:rPr>
        <w:t>2.</w:t>
      </w:r>
      <w:r>
        <w:rPr>
          <w:rFonts w:eastAsia="仿宋_GB2312" w:hint="eastAsia"/>
          <w:color w:val="000000"/>
          <w:sz w:val="32"/>
          <w:szCs w:val="32"/>
        </w:rPr>
        <w:t>服务能力：能够</w:t>
      </w:r>
      <w:r>
        <w:rPr>
          <w:rFonts w:eastAsia="仿宋_GB2312" w:hint="eastAsia"/>
          <w:color w:val="000000"/>
          <w:sz w:val="32"/>
          <w:szCs w:val="32"/>
        </w:rPr>
        <w:t>优化资源配置，提高生产资源的利用效率，减少闲置产能，扩大有效供给。具备</w:t>
      </w:r>
      <w:r>
        <w:rPr>
          <w:rFonts w:eastAsia="仿宋_GB2312" w:hint="eastAsia"/>
          <w:color w:val="000000"/>
          <w:sz w:val="32"/>
          <w:szCs w:val="32"/>
        </w:rPr>
        <w:t>开放制造能力、专业人才、研发设计、仓储物流、数据分析等服务能力。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17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 w:hint="eastAsia"/>
          <w:color w:val="000000"/>
          <w:sz w:val="32"/>
          <w:szCs w:val="32"/>
        </w:rPr>
        <w:t>3.</w:t>
      </w:r>
      <w:r>
        <w:rPr>
          <w:rFonts w:eastAsia="仿宋_GB2312" w:hint="eastAsia"/>
          <w:color w:val="000000"/>
          <w:sz w:val="32"/>
          <w:szCs w:val="32"/>
        </w:rPr>
        <w:t>综合效益：有成功的共享制造服务实践，共享制造业务保持正增长。</w:t>
      </w:r>
    </w:p>
    <w:p w:rsidR="006B5522" w:rsidRDefault="00354E43" w:rsidP="002651DF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  <w:pPrChange w:id="18" w:author="吴可扬（非）" w:date="2020-10-13T10:08:00Z">
          <w:pPr>
            <w:spacing w:line="560" w:lineRule="exact"/>
            <w:ind w:firstLineChars="200" w:firstLine="643"/>
          </w:pPr>
        </w:pPrChange>
      </w:pPr>
      <w:r>
        <w:rPr>
          <w:rFonts w:eastAsia="楷体_GB2312"/>
          <w:b/>
          <w:bCs/>
          <w:color w:val="000000"/>
          <w:sz w:val="32"/>
          <w:szCs w:val="32"/>
        </w:rPr>
        <w:t>（</w:t>
      </w:r>
      <w:r>
        <w:rPr>
          <w:rFonts w:eastAsia="楷体_GB2312" w:hint="eastAsia"/>
          <w:b/>
          <w:bCs/>
          <w:color w:val="000000"/>
          <w:sz w:val="32"/>
          <w:szCs w:val="32"/>
        </w:rPr>
        <w:t>四</w:t>
      </w:r>
      <w:r>
        <w:rPr>
          <w:rFonts w:eastAsia="楷体_GB2312"/>
          <w:b/>
          <w:bCs/>
          <w:color w:val="000000"/>
          <w:sz w:val="32"/>
          <w:szCs w:val="32"/>
        </w:rPr>
        <w:t>）产品全生命周期管理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19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.</w:t>
      </w:r>
      <w:r>
        <w:rPr>
          <w:rFonts w:eastAsia="仿宋_GB2312"/>
          <w:color w:val="000000"/>
          <w:sz w:val="32"/>
          <w:szCs w:val="32"/>
        </w:rPr>
        <w:t>服务内容：</w:t>
      </w:r>
      <w:r>
        <w:rPr>
          <w:rFonts w:eastAsia="仿宋_GB2312" w:hint="eastAsia"/>
          <w:color w:val="000000"/>
          <w:sz w:val="32"/>
          <w:szCs w:val="32"/>
        </w:rPr>
        <w:t>制造业企业以客户为中心，完善专业化服务体系，开展从研发设计、生产制造、安装调试、交付使用到状态预警、故障诊断、维护检修、回收利用等全链条服务</w:t>
      </w:r>
      <w:r>
        <w:rPr>
          <w:rFonts w:eastAsia="仿宋_GB2312"/>
          <w:color w:val="000000"/>
          <w:sz w:val="32"/>
          <w:szCs w:val="32"/>
        </w:rPr>
        <w:t>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20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.</w:t>
      </w:r>
      <w:r>
        <w:rPr>
          <w:rFonts w:eastAsia="仿宋_GB2312"/>
          <w:color w:val="000000"/>
          <w:sz w:val="32"/>
          <w:szCs w:val="32"/>
        </w:rPr>
        <w:t>服务能力：</w:t>
      </w:r>
      <w:r>
        <w:rPr>
          <w:rFonts w:eastAsia="仿宋_GB2312"/>
          <w:color w:val="000000"/>
          <w:sz w:val="32"/>
          <w:szCs w:val="32"/>
        </w:rPr>
        <w:t>具备对产品从研发、生产到销售、维护的全过程管理信息技术基础。集成</w:t>
      </w:r>
      <w:r>
        <w:rPr>
          <w:rFonts w:eastAsia="仿宋_GB2312"/>
          <w:color w:val="000000"/>
          <w:sz w:val="32"/>
          <w:szCs w:val="32"/>
        </w:rPr>
        <w:t>ERP</w:t>
      </w:r>
      <w:r>
        <w:rPr>
          <w:rFonts w:eastAsia="仿宋_GB2312"/>
          <w:color w:val="000000"/>
          <w:sz w:val="32"/>
          <w:szCs w:val="32"/>
        </w:rPr>
        <w:t>（企业资源规划）系统、</w:t>
      </w:r>
      <w:r>
        <w:rPr>
          <w:rFonts w:eastAsia="仿宋_GB2312"/>
          <w:color w:val="000000"/>
          <w:sz w:val="32"/>
          <w:szCs w:val="32"/>
        </w:rPr>
        <w:t>PDM</w:t>
      </w:r>
      <w:r>
        <w:rPr>
          <w:rFonts w:eastAsia="仿宋_GB2312"/>
          <w:color w:val="000000"/>
          <w:sz w:val="32"/>
          <w:szCs w:val="32"/>
        </w:rPr>
        <w:t>（产品数据管理）系统、</w:t>
      </w:r>
      <w:r>
        <w:rPr>
          <w:rFonts w:eastAsia="仿宋_GB2312"/>
          <w:color w:val="000000"/>
          <w:sz w:val="32"/>
          <w:szCs w:val="32"/>
        </w:rPr>
        <w:t>CRM</w:t>
      </w:r>
      <w:r>
        <w:rPr>
          <w:rFonts w:eastAsia="仿宋_GB2312"/>
          <w:color w:val="000000"/>
          <w:sz w:val="32"/>
          <w:szCs w:val="32"/>
        </w:rPr>
        <w:t>（客户关系管理）系统、</w:t>
      </w:r>
      <w:r>
        <w:rPr>
          <w:rFonts w:eastAsia="仿宋_GB2312"/>
          <w:color w:val="000000"/>
          <w:sz w:val="32"/>
          <w:szCs w:val="32"/>
        </w:rPr>
        <w:t>SCM</w:t>
      </w:r>
      <w:r>
        <w:rPr>
          <w:rFonts w:eastAsia="仿宋_GB2312"/>
          <w:color w:val="000000"/>
          <w:sz w:val="32"/>
          <w:szCs w:val="32"/>
        </w:rPr>
        <w:t>（供应链管理）系统等。具备运行监测中心、不间断应答中心等服务体系，</w:t>
      </w:r>
      <w:r>
        <w:rPr>
          <w:rFonts w:eastAsia="仿宋_GB2312"/>
          <w:color w:val="000000"/>
          <w:sz w:val="32"/>
          <w:szCs w:val="32"/>
        </w:rPr>
        <w:t>能够</w:t>
      </w:r>
      <w:r>
        <w:rPr>
          <w:rFonts w:eastAsia="仿宋_GB2312"/>
          <w:color w:val="000000"/>
          <w:sz w:val="32"/>
          <w:szCs w:val="32"/>
        </w:rPr>
        <w:t>通过设备跟踪系统</w:t>
      </w:r>
      <w:r>
        <w:rPr>
          <w:rFonts w:eastAsia="仿宋_GB2312"/>
          <w:color w:val="000000"/>
          <w:sz w:val="32"/>
          <w:szCs w:val="32"/>
        </w:rPr>
        <w:t>或</w:t>
      </w:r>
      <w:r>
        <w:rPr>
          <w:rFonts w:eastAsia="仿宋_GB2312"/>
          <w:color w:val="000000"/>
          <w:sz w:val="32"/>
          <w:szCs w:val="32"/>
        </w:rPr>
        <w:t>网络服务平台</w:t>
      </w:r>
      <w:r>
        <w:rPr>
          <w:rFonts w:eastAsia="仿宋_GB2312"/>
          <w:color w:val="000000"/>
          <w:sz w:val="32"/>
          <w:szCs w:val="32"/>
        </w:rPr>
        <w:lastRenderedPageBreak/>
        <w:t>进行远程监测、获取产品生产和使用全过程的数据信息</w:t>
      </w:r>
      <w:r>
        <w:rPr>
          <w:rFonts w:eastAsia="仿宋_GB2312"/>
          <w:color w:val="000000"/>
          <w:sz w:val="32"/>
          <w:szCs w:val="32"/>
        </w:rPr>
        <w:t>。能够</w:t>
      </w:r>
      <w:r>
        <w:rPr>
          <w:rFonts w:eastAsia="仿宋_GB2312"/>
          <w:color w:val="000000"/>
          <w:sz w:val="32"/>
          <w:szCs w:val="32"/>
        </w:rPr>
        <w:t>开展故障诊断、远程维修、趋势预测等在线支持服务，提供</w:t>
      </w:r>
      <w:r>
        <w:rPr>
          <w:rFonts w:eastAsia="仿宋_GB2312"/>
          <w:color w:val="000000"/>
          <w:sz w:val="32"/>
          <w:szCs w:val="32"/>
        </w:rPr>
        <w:t>计量检测、</w:t>
      </w:r>
      <w:r>
        <w:rPr>
          <w:rFonts w:eastAsia="仿宋_GB2312"/>
          <w:color w:val="000000"/>
          <w:sz w:val="32"/>
          <w:szCs w:val="32"/>
        </w:rPr>
        <w:t>协同管理、资源管理、数据管理等增值服务。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21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.</w:t>
      </w:r>
      <w:r>
        <w:rPr>
          <w:rFonts w:eastAsia="仿宋_GB2312"/>
          <w:color w:val="000000"/>
          <w:sz w:val="32"/>
          <w:szCs w:val="32"/>
        </w:rPr>
        <w:t>模式创新：在</w:t>
      </w:r>
      <w:r>
        <w:rPr>
          <w:rFonts w:eastAsia="仿宋_GB2312"/>
          <w:color w:val="000000"/>
          <w:sz w:val="32"/>
          <w:szCs w:val="32"/>
        </w:rPr>
        <w:t>按服务计费模式</w:t>
      </w:r>
      <w:r>
        <w:rPr>
          <w:rFonts w:eastAsia="仿宋_GB2312"/>
          <w:color w:val="000000"/>
          <w:sz w:val="32"/>
          <w:szCs w:val="32"/>
        </w:rPr>
        <w:t>方面进行了成功</w:t>
      </w:r>
      <w:r>
        <w:rPr>
          <w:rFonts w:eastAsia="仿宋_GB2312"/>
          <w:color w:val="000000"/>
          <w:sz w:val="32"/>
          <w:szCs w:val="32"/>
        </w:rPr>
        <w:t>探索</w:t>
      </w:r>
      <w:r>
        <w:rPr>
          <w:rFonts w:eastAsia="仿宋_GB2312"/>
          <w:color w:val="000000"/>
          <w:sz w:val="32"/>
          <w:szCs w:val="32"/>
        </w:rPr>
        <w:t>，能够</w:t>
      </w:r>
      <w:r>
        <w:rPr>
          <w:rFonts w:eastAsia="仿宋_GB2312"/>
          <w:color w:val="000000"/>
          <w:sz w:val="32"/>
          <w:szCs w:val="32"/>
        </w:rPr>
        <w:t>延伸服务体系，创新产品增值服务方式，改变传统单</w:t>
      </w:r>
      <w:r>
        <w:rPr>
          <w:rFonts w:eastAsia="仿宋_GB2312"/>
          <w:color w:val="000000"/>
          <w:sz w:val="32"/>
          <w:szCs w:val="32"/>
        </w:rPr>
        <w:t>一的产品销售模式，</w:t>
      </w:r>
      <w:r>
        <w:rPr>
          <w:rFonts w:eastAsia="仿宋_GB2312"/>
          <w:color w:val="000000"/>
          <w:sz w:val="32"/>
          <w:szCs w:val="32"/>
        </w:rPr>
        <w:t>开展了</w:t>
      </w:r>
      <w:r>
        <w:rPr>
          <w:rFonts w:eastAsia="仿宋_GB2312"/>
          <w:color w:val="000000"/>
          <w:sz w:val="32"/>
          <w:szCs w:val="32"/>
        </w:rPr>
        <w:t>直接面向用户、按流量</w:t>
      </w:r>
      <w:r>
        <w:rPr>
          <w:rFonts w:eastAsia="仿宋_GB2312"/>
          <w:color w:val="000000"/>
          <w:sz w:val="32"/>
          <w:szCs w:val="32"/>
        </w:rPr>
        <w:t>、</w:t>
      </w:r>
      <w:r>
        <w:rPr>
          <w:rFonts w:eastAsia="仿宋_GB2312"/>
          <w:color w:val="000000"/>
          <w:sz w:val="32"/>
          <w:szCs w:val="32"/>
        </w:rPr>
        <w:t>时间</w:t>
      </w:r>
      <w:r>
        <w:rPr>
          <w:rFonts w:eastAsia="仿宋_GB2312"/>
          <w:color w:val="000000"/>
          <w:sz w:val="32"/>
          <w:szCs w:val="32"/>
        </w:rPr>
        <w:t>或其他方式</w:t>
      </w:r>
      <w:r>
        <w:rPr>
          <w:rFonts w:eastAsia="仿宋_GB2312"/>
          <w:color w:val="000000"/>
          <w:sz w:val="32"/>
          <w:szCs w:val="32"/>
        </w:rPr>
        <w:t>计费的</w:t>
      </w:r>
      <w:r>
        <w:rPr>
          <w:rFonts w:eastAsia="仿宋_GB2312"/>
          <w:color w:val="000000"/>
          <w:sz w:val="32"/>
          <w:szCs w:val="32"/>
        </w:rPr>
        <w:t>创新</w:t>
      </w:r>
      <w:r>
        <w:rPr>
          <w:rFonts w:eastAsia="仿宋_GB2312"/>
          <w:color w:val="000000"/>
          <w:sz w:val="32"/>
          <w:szCs w:val="32"/>
        </w:rPr>
        <w:t>服务。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22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.</w:t>
      </w:r>
      <w:r>
        <w:rPr>
          <w:rFonts w:eastAsia="仿宋_GB2312"/>
          <w:color w:val="000000"/>
          <w:sz w:val="32"/>
          <w:szCs w:val="32"/>
        </w:rPr>
        <w:t>综合效益：有</w:t>
      </w:r>
      <w:r>
        <w:rPr>
          <w:rFonts w:eastAsia="仿宋_GB2312"/>
          <w:color w:val="000000"/>
          <w:sz w:val="32"/>
          <w:szCs w:val="32"/>
        </w:rPr>
        <w:t>明确稳定的产品服务对象，能够提供长期稳定、高效协同的全生命周期服务。</w:t>
      </w:r>
      <w:r>
        <w:rPr>
          <w:rFonts w:eastAsia="仿宋_GB2312" w:hint="eastAsia"/>
          <w:color w:val="000000"/>
          <w:sz w:val="32"/>
          <w:szCs w:val="32"/>
        </w:rPr>
        <w:t>珠三角地区</w:t>
      </w:r>
      <w:r>
        <w:rPr>
          <w:rFonts w:eastAsia="仿宋_GB2312"/>
          <w:color w:val="000000"/>
          <w:sz w:val="32"/>
          <w:szCs w:val="32"/>
        </w:rPr>
        <w:t>综合</w:t>
      </w:r>
      <w:r>
        <w:rPr>
          <w:rFonts w:eastAsia="仿宋_GB2312"/>
          <w:color w:val="000000"/>
          <w:sz w:val="32"/>
          <w:szCs w:val="32"/>
        </w:rPr>
        <w:t>服务收入占总收入</w:t>
      </w:r>
      <w:r>
        <w:rPr>
          <w:rFonts w:eastAsia="仿宋_GB2312"/>
          <w:color w:val="000000"/>
          <w:sz w:val="32"/>
          <w:szCs w:val="32"/>
        </w:rPr>
        <w:t>比例</w:t>
      </w:r>
      <w:r>
        <w:rPr>
          <w:rFonts w:eastAsia="仿宋_GB2312"/>
          <w:color w:val="000000"/>
          <w:sz w:val="32"/>
          <w:szCs w:val="32"/>
        </w:rPr>
        <w:t>达到</w:t>
      </w:r>
      <w:r>
        <w:rPr>
          <w:rFonts w:eastAsia="仿宋_GB2312"/>
          <w:color w:val="000000"/>
          <w:sz w:val="32"/>
          <w:szCs w:val="32"/>
        </w:rPr>
        <w:t>15%</w:t>
      </w:r>
      <w:r>
        <w:rPr>
          <w:rFonts w:eastAsia="仿宋_GB2312"/>
          <w:color w:val="000000"/>
          <w:sz w:val="32"/>
          <w:szCs w:val="32"/>
        </w:rPr>
        <w:t>左右</w:t>
      </w:r>
      <w:r>
        <w:rPr>
          <w:rFonts w:eastAsia="仿宋_GB2312" w:hint="eastAsia"/>
          <w:color w:val="000000"/>
          <w:sz w:val="32"/>
          <w:szCs w:val="32"/>
        </w:rPr>
        <w:t>，其他地区占比达</w:t>
      </w:r>
      <w:r>
        <w:rPr>
          <w:rFonts w:eastAsia="仿宋_GB2312" w:hint="eastAsia"/>
          <w:color w:val="000000"/>
          <w:sz w:val="32"/>
          <w:szCs w:val="32"/>
        </w:rPr>
        <w:t>10%</w:t>
      </w:r>
      <w:r>
        <w:rPr>
          <w:rFonts w:eastAsia="仿宋_GB2312" w:hint="eastAsia"/>
          <w:color w:val="000000"/>
          <w:sz w:val="32"/>
          <w:szCs w:val="32"/>
        </w:rPr>
        <w:t>。</w:t>
      </w:r>
    </w:p>
    <w:p w:rsidR="006B5522" w:rsidRDefault="00354E43" w:rsidP="002651DF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  <w:pPrChange w:id="23" w:author="吴可扬（非）" w:date="2020-10-13T10:08:00Z">
          <w:pPr>
            <w:spacing w:line="560" w:lineRule="exact"/>
            <w:ind w:firstLineChars="200" w:firstLine="643"/>
          </w:pPr>
        </w:pPrChange>
      </w:pPr>
      <w:r>
        <w:rPr>
          <w:rFonts w:eastAsia="楷体_GB2312"/>
          <w:b/>
          <w:bCs/>
          <w:color w:val="000000"/>
          <w:sz w:val="32"/>
          <w:szCs w:val="32"/>
        </w:rPr>
        <w:t>（</w:t>
      </w:r>
      <w:r>
        <w:rPr>
          <w:rFonts w:eastAsia="楷体_GB2312" w:hint="eastAsia"/>
          <w:b/>
          <w:bCs/>
          <w:color w:val="000000"/>
          <w:sz w:val="32"/>
          <w:szCs w:val="32"/>
        </w:rPr>
        <w:t>五</w:t>
      </w:r>
      <w:r>
        <w:rPr>
          <w:rFonts w:eastAsia="楷体_GB2312"/>
          <w:b/>
          <w:bCs/>
          <w:color w:val="000000"/>
          <w:sz w:val="32"/>
          <w:szCs w:val="32"/>
        </w:rPr>
        <w:t>）总集成总承包服务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24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.</w:t>
      </w:r>
      <w:r>
        <w:rPr>
          <w:rFonts w:eastAsia="仿宋_GB2312"/>
          <w:color w:val="000000"/>
          <w:sz w:val="32"/>
          <w:szCs w:val="32"/>
        </w:rPr>
        <w:t>服务内容：</w:t>
      </w:r>
      <w:r>
        <w:rPr>
          <w:rFonts w:eastAsia="仿宋_GB2312"/>
          <w:color w:val="000000"/>
          <w:sz w:val="32"/>
          <w:szCs w:val="32"/>
        </w:rPr>
        <w:t>开展设施建设、检验检测、供应链管理、节能环保、专业维修等</w:t>
      </w:r>
      <w:r>
        <w:rPr>
          <w:rFonts w:eastAsia="仿宋_GB2312"/>
          <w:color w:val="000000"/>
          <w:sz w:val="32"/>
          <w:szCs w:val="32"/>
        </w:rPr>
        <w:t>某一</w:t>
      </w:r>
      <w:r>
        <w:rPr>
          <w:rFonts w:eastAsia="仿宋_GB2312"/>
          <w:color w:val="000000"/>
          <w:sz w:val="32"/>
          <w:szCs w:val="32"/>
        </w:rPr>
        <w:t>领域的总集成总承包服务</w:t>
      </w:r>
      <w:r>
        <w:rPr>
          <w:rFonts w:eastAsia="仿宋_GB2312"/>
          <w:color w:val="000000"/>
          <w:sz w:val="32"/>
          <w:szCs w:val="32"/>
        </w:rPr>
        <w:t>，</w:t>
      </w:r>
      <w:r>
        <w:rPr>
          <w:rFonts w:eastAsia="仿宋_GB2312"/>
          <w:color w:val="000000"/>
          <w:sz w:val="32"/>
          <w:szCs w:val="32"/>
        </w:rPr>
        <w:t>可根据用户需求提供系统解决方案</w:t>
      </w:r>
      <w:r>
        <w:rPr>
          <w:rFonts w:eastAsia="仿宋_GB2312"/>
          <w:color w:val="000000"/>
          <w:sz w:val="32"/>
          <w:szCs w:val="32"/>
        </w:rPr>
        <w:t>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25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.</w:t>
      </w:r>
      <w:r>
        <w:rPr>
          <w:rFonts w:eastAsia="仿宋_GB2312"/>
          <w:color w:val="000000"/>
          <w:sz w:val="32"/>
          <w:szCs w:val="32"/>
        </w:rPr>
        <w:t>服务能力：</w:t>
      </w:r>
      <w:r>
        <w:rPr>
          <w:rFonts w:eastAsia="仿宋_GB2312"/>
          <w:color w:val="000000"/>
          <w:sz w:val="32"/>
          <w:szCs w:val="32"/>
        </w:rPr>
        <w:t>能够创新经营模式和营销方式，集中整合资源优势，</w:t>
      </w:r>
      <w:r>
        <w:rPr>
          <w:rFonts w:eastAsia="仿宋_GB2312"/>
          <w:color w:val="000000"/>
          <w:sz w:val="32"/>
          <w:szCs w:val="32"/>
        </w:rPr>
        <w:t>具备</w:t>
      </w:r>
      <w:r>
        <w:rPr>
          <w:rFonts w:eastAsia="仿宋_GB2312"/>
          <w:color w:val="000000"/>
          <w:sz w:val="32"/>
          <w:szCs w:val="32"/>
        </w:rPr>
        <w:t>咨询设计、项目承接等系统解决能力</w:t>
      </w:r>
      <w:r>
        <w:rPr>
          <w:rFonts w:eastAsia="仿宋_GB2312"/>
          <w:color w:val="000000"/>
          <w:sz w:val="32"/>
          <w:szCs w:val="32"/>
        </w:rPr>
        <w:t>。能够通过</w:t>
      </w:r>
      <w:r>
        <w:rPr>
          <w:rFonts w:eastAsia="仿宋_GB2312"/>
          <w:color w:val="000000"/>
          <w:sz w:val="32"/>
          <w:szCs w:val="32"/>
        </w:rPr>
        <w:t>创新服务融资模式，加强风险防控能力，提升综合服务水平。</w:t>
      </w:r>
      <w:r>
        <w:rPr>
          <w:rFonts w:eastAsia="仿宋_GB2312"/>
          <w:color w:val="000000"/>
          <w:sz w:val="32"/>
          <w:szCs w:val="32"/>
        </w:rPr>
        <w:t>已经或正在</w:t>
      </w:r>
      <w:r>
        <w:rPr>
          <w:rFonts w:eastAsia="仿宋_GB2312"/>
          <w:color w:val="000000"/>
          <w:sz w:val="32"/>
          <w:szCs w:val="32"/>
        </w:rPr>
        <w:t>由设备制造商向系统解决</w:t>
      </w:r>
      <w:r>
        <w:rPr>
          <w:rFonts w:eastAsia="仿宋_GB2312"/>
          <w:color w:val="000000"/>
          <w:sz w:val="32"/>
          <w:szCs w:val="32"/>
        </w:rPr>
        <w:t>方案</w:t>
      </w:r>
      <w:r>
        <w:rPr>
          <w:rFonts w:eastAsia="仿宋_GB2312"/>
          <w:color w:val="000000"/>
          <w:sz w:val="32"/>
          <w:szCs w:val="32"/>
        </w:rPr>
        <w:t>服务提供商转变</w:t>
      </w:r>
      <w:r>
        <w:rPr>
          <w:rFonts w:eastAsia="仿宋_GB2312"/>
          <w:color w:val="000000"/>
          <w:sz w:val="32"/>
          <w:szCs w:val="32"/>
        </w:rPr>
        <w:t>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26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.</w:t>
      </w:r>
      <w:r>
        <w:rPr>
          <w:rFonts w:eastAsia="仿宋_GB2312"/>
          <w:color w:val="000000"/>
          <w:sz w:val="32"/>
          <w:szCs w:val="32"/>
        </w:rPr>
        <w:t>综合效益：</w:t>
      </w:r>
      <w:r>
        <w:rPr>
          <w:rFonts w:eastAsia="仿宋_GB2312"/>
          <w:color w:val="000000"/>
          <w:sz w:val="32"/>
          <w:szCs w:val="32"/>
        </w:rPr>
        <w:t>有</w:t>
      </w:r>
      <w:r>
        <w:rPr>
          <w:rFonts w:eastAsia="仿宋_GB2312"/>
          <w:color w:val="000000"/>
          <w:sz w:val="32"/>
          <w:szCs w:val="32"/>
        </w:rPr>
        <w:t>成功</w:t>
      </w:r>
      <w:r>
        <w:rPr>
          <w:rFonts w:eastAsia="仿宋_GB2312"/>
          <w:color w:val="000000"/>
          <w:sz w:val="32"/>
          <w:szCs w:val="32"/>
        </w:rPr>
        <w:t>的总集成总承包服务</w:t>
      </w:r>
      <w:r>
        <w:rPr>
          <w:rFonts w:eastAsia="仿宋_GB2312"/>
          <w:color w:val="000000"/>
          <w:sz w:val="32"/>
          <w:szCs w:val="32"/>
        </w:rPr>
        <w:t>实践，并</w:t>
      </w:r>
      <w:r>
        <w:rPr>
          <w:rFonts w:eastAsia="仿宋_GB2312"/>
          <w:color w:val="000000"/>
          <w:sz w:val="32"/>
          <w:szCs w:val="32"/>
        </w:rPr>
        <w:t>能够实现长期稳定、高效协同的服务，综合服务收入占总收入</w:t>
      </w:r>
      <w:r>
        <w:rPr>
          <w:rFonts w:eastAsia="仿宋_GB2312"/>
          <w:color w:val="000000"/>
          <w:sz w:val="32"/>
          <w:szCs w:val="32"/>
        </w:rPr>
        <w:t>比例</w:t>
      </w:r>
      <w:r>
        <w:rPr>
          <w:rFonts w:eastAsia="仿宋_GB2312"/>
          <w:color w:val="000000"/>
          <w:sz w:val="32"/>
          <w:szCs w:val="32"/>
        </w:rPr>
        <w:t>达到</w:t>
      </w:r>
      <w:r>
        <w:rPr>
          <w:rFonts w:eastAsia="仿宋_GB2312"/>
          <w:color w:val="000000"/>
          <w:sz w:val="32"/>
          <w:szCs w:val="32"/>
        </w:rPr>
        <w:t>15%</w:t>
      </w:r>
      <w:r>
        <w:rPr>
          <w:rFonts w:eastAsia="仿宋_GB2312"/>
          <w:color w:val="000000"/>
          <w:sz w:val="32"/>
          <w:szCs w:val="32"/>
        </w:rPr>
        <w:t>左右</w:t>
      </w:r>
      <w:r>
        <w:rPr>
          <w:rFonts w:eastAsia="仿宋_GB2312"/>
          <w:color w:val="000000"/>
          <w:sz w:val="32"/>
          <w:szCs w:val="32"/>
        </w:rPr>
        <w:t>。</w:t>
      </w:r>
    </w:p>
    <w:p w:rsidR="006B5522" w:rsidRDefault="00354E43" w:rsidP="002651DF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  <w:pPrChange w:id="27" w:author="吴可扬（非）" w:date="2020-10-13T10:08:00Z">
          <w:pPr>
            <w:spacing w:line="560" w:lineRule="exact"/>
            <w:ind w:firstLine="560"/>
          </w:pPr>
        </w:pPrChange>
      </w:pPr>
      <w:r>
        <w:rPr>
          <w:rFonts w:eastAsia="楷体_GB2312"/>
          <w:b/>
          <w:bCs/>
          <w:color w:val="000000"/>
          <w:sz w:val="32"/>
          <w:szCs w:val="32"/>
        </w:rPr>
        <w:t>（</w:t>
      </w:r>
      <w:r>
        <w:rPr>
          <w:rFonts w:eastAsia="楷体_GB2312" w:hint="eastAsia"/>
          <w:b/>
          <w:bCs/>
          <w:color w:val="000000"/>
          <w:sz w:val="32"/>
          <w:szCs w:val="32"/>
        </w:rPr>
        <w:t>六</w:t>
      </w:r>
      <w:r>
        <w:rPr>
          <w:rFonts w:eastAsia="楷体_GB2312"/>
          <w:b/>
          <w:bCs/>
          <w:color w:val="000000"/>
          <w:sz w:val="32"/>
          <w:szCs w:val="32"/>
        </w:rPr>
        <w:t>）综合型方向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  <w:pPrChange w:id="28" w:author="吴可扬（非）" w:date="2020-10-13T10:08:00Z">
          <w:pPr>
            <w:spacing w:line="560" w:lineRule="exact"/>
            <w:ind w:firstLine="560"/>
          </w:pPr>
        </w:pPrChange>
      </w:pPr>
      <w:r>
        <w:rPr>
          <w:rFonts w:eastAsia="仿宋_GB2312"/>
          <w:color w:val="000000"/>
          <w:sz w:val="32"/>
          <w:szCs w:val="32"/>
        </w:rPr>
        <w:t>兼具上述</w:t>
      </w:r>
      <w:r>
        <w:rPr>
          <w:rFonts w:eastAsia="仿宋_GB2312" w:hint="eastAsia"/>
          <w:color w:val="000000"/>
          <w:sz w:val="32"/>
          <w:szCs w:val="32"/>
        </w:rPr>
        <w:t>五</w:t>
      </w:r>
      <w:r>
        <w:rPr>
          <w:rFonts w:eastAsia="仿宋_GB2312"/>
          <w:color w:val="000000"/>
          <w:sz w:val="32"/>
          <w:szCs w:val="32"/>
        </w:rPr>
        <w:t>个方向中两个及以上情况，多方面开展服务</w:t>
      </w:r>
      <w:r>
        <w:rPr>
          <w:rFonts w:eastAsia="仿宋_GB2312"/>
          <w:color w:val="000000"/>
          <w:sz w:val="32"/>
          <w:szCs w:val="32"/>
        </w:rPr>
        <w:lastRenderedPageBreak/>
        <w:t>型制造转型，并形成业内出众的服务优势和服务特色。</w:t>
      </w:r>
    </w:p>
    <w:p w:rsidR="006B5522" w:rsidRDefault="00354E43" w:rsidP="002651DF">
      <w:pPr>
        <w:spacing w:line="560" w:lineRule="exact"/>
        <w:ind w:firstLineChars="200" w:firstLine="640"/>
        <w:rPr>
          <w:rFonts w:eastAsia="黑体"/>
          <w:color w:val="000000"/>
          <w:sz w:val="32"/>
          <w:szCs w:val="32"/>
        </w:rPr>
        <w:pPrChange w:id="29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黑体"/>
          <w:color w:val="000000"/>
          <w:sz w:val="32"/>
          <w:szCs w:val="32"/>
        </w:rPr>
        <w:t>二、示范平台基本条件</w:t>
      </w:r>
    </w:p>
    <w:p w:rsidR="006B5522" w:rsidRDefault="00354E43" w:rsidP="002651DF">
      <w:pPr>
        <w:spacing w:line="560" w:lineRule="exact"/>
        <w:ind w:firstLineChars="200" w:firstLine="640"/>
        <w:rPr>
          <w:rFonts w:eastAsia="仿宋_GB2312"/>
          <w:sz w:val="32"/>
          <w:szCs w:val="32"/>
        </w:rPr>
        <w:pPrChange w:id="30" w:author="吴可扬（非）" w:date="2020-10-13T10:08:00Z">
          <w:pPr>
            <w:spacing w:line="560" w:lineRule="exact"/>
            <w:ind w:firstLineChars="200" w:firstLine="640"/>
          </w:pPr>
        </w:pPrChange>
      </w:pPr>
      <w:r>
        <w:rPr>
          <w:rFonts w:eastAsia="仿宋_GB2312"/>
          <w:sz w:val="32"/>
          <w:szCs w:val="32"/>
        </w:rPr>
        <w:t>分为面向行业的专业服务平台和面向区域的综合服务平台两类。平台必须</w:t>
      </w:r>
      <w:r>
        <w:rPr>
          <w:rFonts w:eastAsia="仿宋_GB2312"/>
          <w:sz w:val="32"/>
          <w:szCs w:val="32"/>
        </w:rPr>
        <w:t>有稳定的管理团队和人才队伍。</w:t>
      </w:r>
      <w:r>
        <w:rPr>
          <w:rFonts w:eastAsia="仿宋_GB2312"/>
          <w:sz w:val="32"/>
          <w:szCs w:val="32"/>
        </w:rPr>
        <w:t>具备</w:t>
      </w:r>
      <w:r>
        <w:rPr>
          <w:rFonts w:eastAsia="仿宋_GB2312"/>
          <w:sz w:val="32"/>
          <w:szCs w:val="32"/>
        </w:rPr>
        <w:t>健全的管理制度，规范的服务流程、合理的收费标准和完善的服务质量保障措施，财务收支状况良好。有明确的发展规划</w:t>
      </w:r>
      <w:r>
        <w:rPr>
          <w:rFonts w:eastAsia="仿宋_GB2312"/>
          <w:sz w:val="32"/>
          <w:szCs w:val="32"/>
        </w:rPr>
        <w:t>和</w:t>
      </w:r>
      <w:r>
        <w:rPr>
          <w:rFonts w:eastAsia="仿宋_GB2312"/>
          <w:sz w:val="32"/>
          <w:szCs w:val="32"/>
        </w:rPr>
        <w:t>目标，</w:t>
      </w:r>
      <w:r>
        <w:rPr>
          <w:rFonts w:eastAsia="仿宋_GB2312"/>
          <w:sz w:val="32"/>
          <w:szCs w:val="32"/>
        </w:rPr>
        <w:t>以及</w:t>
      </w:r>
      <w:r>
        <w:rPr>
          <w:rFonts w:eastAsia="仿宋_GB2312"/>
          <w:sz w:val="32"/>
          <w:szCs w:val="32"/>
        </w:rPr>
        <w:t>良好的发展前景和可持续发展能力。</w:t>
      </w:r>
      <w:r>
        <w:rPr>
          <w:rFonts w:eastAsia="仿宋_GB2312"/>
          <w:sz w:val="32"/>
          <w:szCs w:val="32"/>
        </w:rPr>
        <w:t>其中，</w:t>
      </w:r>
      <w:r>
        <w:rPr>
          <w:rFonts w:eastAsia="仿宋_GB2312"/>
          <w:b/>
          <w:bCs/>
          <w:sz w:val="32"/>
          <w:szCs w:val="32"/>
        </w:rPr>
        <w:t>面向行业或领域的专业服务平台，</w:t>
      </w:r>
      <w:r>
        <w:rPr>
          <w:rFonts w:eastAsia="仿宋_GB2312"/>
          <w:sz w:val="32"/>
          <w:szCs w:val="32"/>
        </w:rPr>
        <w:t>主要满足本</w:t>
      </w:r>
      <w:r>
        <w:rPr>
          <w:rFonts w:eastAsia="仿宋_GB2312"/>
          <w:sz w:val="32"/>
          <w:szCs w:val="32"/>
        </w:rPr>
        <w:t>行业</w:t>
      </w:r>
      <w:r>
        <w:rPr>
          <w:rFonts w:eastAsia="仿宋_GB2312"/>
          <w:sz w:val="32"/>
          <w:szCs w:val="32"/>
        </w:rPr>
        <w:t>或者本领域制造企业的</w:t>
      </w:r>
      <w:r>
        <w:rPr>
          <w:rFonts w:eastAsia="仿宋_GB2312"/>
          <w:sz w:val="32"/>
          <w:szCs w:val="32"/>
        </w:rPr>
        <w:t>研发设计、</w:t>
      </w:r>
      <w:r>
        <w:rPr>
          <w:rFonts w:eastAsia="仿宋_GB2312"/>
          <w:sz w:val="32"/>
          <w:szCs w:val="32"/>
        </w:rPr>
        <w:t>供应链管理、</w:t>
      </w:r>
      <w:r>
        <w:rPr>
          <w:rFonts w:eastAsia="仿宋_GB2312" w:hint="eastAsia"/>
          <w:sz w:val="32"/>
          <w:szCs w:val="32"/>
        </w:rPr>
        <w:t>共享制造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远程诊断运维、系统解决方案等</w:t>
      </w:r>
      <w:r>
        <w:rPr>
          <w:rFonts w:eastAsia="仿宋_GB2312"/>
          <w:sz w:val="32"/>
          <w:szCs w:val="32"/>
        </w:rPr>
        <w:t>服务</w:t>
      </w:r>
      <w:r>
        <w:rPr>
          <w:rFonts w:eastAsia="仿宋_GB2312"/>
          <w:sz w:val="32"/>
          <w:szCs w:val="32"/>
        </w:rPr>
        <w:t>需求。建有网络服务平台，具有在线服务、线上线下联动功能</w:t>
      </w:r>
      <w:r>
        <w:rPr>
          <w:rFonts w:eastAsia="仿宋_GB2312"/>
          <w:sz w:val="32"/>
          <w:szCs w:val="32"/>
        </w:rPr>
        <w:t>，具有线下服务的良好业绩。</w:t>
      </w:r>
      <w:r>
        <w:rPr>
          <w:rFonts w:eastAsia="仿宋_GB2312"/>
          <w:sz w:val="32"/>
          <w:szCs w:val="32"/>
        </w:rPr>
        <w:t>有相关专业领域的工业技术服务能力和工业数据沉淀能力。</w:t>
      </w:r>
      <w:r>
        <w:rPr>
          <w:rFonts w:eastAsia="仿宋_GB2312"/>
          <w:b/>
          <w:bCs/>
          <w:sz w:val="32"/>
          <w:szCs w:val="32"/>
        </w:rPr>
        <w:t>面向区域的综合服务平台，</w:t>
      </w:r>
      <w:r>
        <w:rPr>
          <w:rFonts w:eastAsia="仿宋_GB2312"/>
          <w:sz w:val="32"/>
          <w:szCs w:val="32"/>
        </w:rPr>
        <w:t>主要</w:t>
      </w:r>
      <w:r>
        <w:rPr>
          <w:rFonts w:eastAsia="仿宋_GB2312"/>
          <w:sz w:val="32"/>
          <w:szCs w:val="32"/>
        </w:rPr>
        <w:t>支撑本区域</w:t>
      </w:r>
      <w:r>
        <w:rPr>
          <w:rFonts w:eastAsia="仿宋_GB2312"/>
          <w:sz w:val="32"/>
          <w:szCs w:val="32"/>
        </w:rPr>
        <w:t>或者园区制造业企业在生产性服务业务方面的</w:t>
      </w:r>
      <w:r>
        <w:rPr>
          <w:rFonts w:eastAsia="仿宋_GB2312"/>
          <w:sz w:val="32"/>
          <w:szCs w:val="32"/>
        </w:rPr>
        <w:t>需求</w:t>
      </w:r>
      <w:r>
        <w:rPr>
          <w:rFonts w:eastAsia="仿宋_GB2312"/>
          <w:sz w:val="32"/>
          <w:szCs w:val="32"/>
        </w:rPr>
        <w:t>，包括但不限于商务服务、人才服务、共性关键技术服务、检验检测服务、人力资源服务、知识产权服务等，</w:t>
      </w:r>
      <w:r>
        <w:rPr>
          <w:rFonts w:eastAsia="仿宋_GB2312"/>
          <w:sz w:val="32"/>
          <w:szCs w:val="32"/>
        </w:rPr>
        <w:t>建有网络服务平台，具有在线服务、线上线下</w:t>
      </w:r>
      <w:r>
        <w:rPr>
          <w:rFonts w:eastAsia="仿宋_GB2312"/>
          <w:sz w:val="32"/>
          <w:szCs w:val="32"/>
        </w:rPr>
        <w:t>服务能力，发挥横向整合和集约资源优势，为服务对象在项目建设、企业运营、降低成本、提高效率等方面做出积极贡献。</w:t>
      </w:r>
    </w:p>
    <w:p w:rsidR="006B5522" w:rsidRDefault="006B5522" w:rsidP="002651DF">
      <w:pPr>
        <w:spacing w:line="560" w:lineRule="exact"/>
        <w:ind w:firstLineChars="200" w:firstLine="640"/>
        <w:rPr>
          <w:rFonts w:eastAsia="仿宋_GB2312"/>
          <w:sz w:val="32"/>
          <w:szCs w:val="32"/>
        </w:rPr>
        <w:pPrChange w:id="31" w:author="吴可扬（非）" w:date="2020-10-13T10:08:00Z">
          <w:pPr>
            <w:spacing w:line="560" w:lineRule="exact"/>
          </w:pPr>
        </w:pPrChange>
      </w:pPr>
    </w:p>
    <w:p w:rsidR="006B5522" w:rsidRDefault="006B5522" w:rsidP="002651DF">
      <w:pPr>
        <w:spacing w:line="560" w:lineRule="exact"/>
        <w:ind w:firstLineChars="200" w:firstLine="640"/>
        <w:rPr>
          <w:rFonts w:eastAsia="仿宋_GB2312"/>
          <w:sz w:val="32"/>
          <w:szCs w:val="32"/>
        </w:rPr>
        <w:pPrChange w:id="32" w:author="吴可扬（非）" w:date="2020-10-13T10:08:00Z">
          <w:pPr>
            <w:spacing w:line="560" w:lineRule="exact"/>
          </w:pPr>
        </w:pPrChange>
      </w:pPr>
    </w:p>
    <w:p w:rsidR="006B5522" w:rsidRDefault="006B5522" w:rsidP="002651DF">
      <w:pPr>
        <w:ind w:firstLineChars="200" w:firstLine="420"/>
        <w:pPrChange w:id="33" w:author="吴可扬（非）" w:date="2020-10-13T10:08:00Z">
          <w:pPr/>
        </w:pPrChange>
      </w:pPr>
    </w:p>
    <w:sectPr w:rsidR="006B5522" w:rsidSect="006B552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E43" w:rsidRDefault="00354E43" w:rsidP="006B5522">
      <w:pPr>
        <w:ind w:firstLine="640"/>
      </w:pPr>
      <w:r>
        <w:separator/>
      </w:r>
    </w:p>
  </w:endnote>
  <w:endnote w:type="continuationSeparator" w:id="1">
    <w:p w:rsidR="00354E43" w:rsidRDefault="00354E43" w:rsidP="006B5522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522" w:rsidRDefault="006B5522">
    <w:pPr>
      <w:pStyle w:val="a4"/>
      <w:framePr w:wrap="around" w:vAnchor="text" w:hAnchor="margin" w:xAlign="center" w:y="1"/>
      <w:rPr>
        <w:rStyle w:val="a7"/>
      </w:rPr>
    </w:pPr>
  </w:p>
  <w:p w:rsidR="006B5522" w:rsidRDefault="006B5522">
    <w:pPr>
      <w:pStyle w:val="a4"/>
    </w:pPr>
    <w:r>
      <w:pict>
        <v:rect id="_x0000_s1026" style="position:absolute;left:0;text-align:left;margin-left:198pt;margin-top:1.55pt;width:2in;height:2in;z-index:251670528;mso-wrap-style:none;mso-position-horizontal-relative:margin" o:gfxdata="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Uae/DtYAAAAJ&#10;AQAADwAAAAAAAAABACAAAAAiAAAAZHJzL2Rvd25yZXYueG1sUEsBAhQAFAAAAAgAh07iQIA0/kas&#10;AQAARwMAAA4AAAAAAAAAAQAgAAAAJQEAAGRycy9lMm9Eb2MueG1sUEsFBgAAAAAGAAYAWQEAAEMF&#10;AAAAAA==&#10;" filled="f" stroked="f">
          <v:textbox style="mso-fit-shape-to-text:t" inset="0,0,0,0">
            <w:txbxContent>
              <w:p w:rsidR="006B5522" w:rsidRDefault="006B5522">
                <w:pPr>
                  <w:pStyle w:val="a4"/>
                </w:pPr>
              </w:p>
              <w:p w:rsidR="006B5522" w:rsidRDefault="006B5522"/>
            </w:txbxContent>
          </v:textbox>
          <w10:wrap anchorx="margin"/>
        </v:rect>
      </w:pict>
    </w:r>
    <w:r>
      <w:pict>
        <v:rect id="_x0000_s1032" style="position:absolute;left:0;text-align:left;margin-left:4in;margin-top:-193.45pt;width:2in;height:2in;z-index:251671552;mso-wrap-style:none;mso-position-horizontal-relative:margin" o:gfxdata="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HHcNrZ&#10;AAAADAEAAA8AAAAAAAAAAQAgAAAAIgAAAGRycy9kb3ducmV2LnhtbFBLAQIUABQAAAAIAIdO4kBH&#10;6RycrQEAAEcDAAAOAAAAAAAAAAEAIAAAACgBAABkcnMvZTJvRG9jLnhtbFBLBQYAAAAABgAGAFkB&#10;AABHBQAAAAA=&#10;" filled="f" stroked="f">
          <v:textbox style="mso-fit-shape-to-text:t" inset="0,0,0,0">
            <w:txbxContent>
              <w:p w:rsidR="006B5522" w:rsidRDefault="006B5522">
                <w:pPr>
                  <w:pStyle w:val="a4"/>
                  <w:jc w:val="center"/>
                </w:pPr>
              </w:p>
              <w:p w:rsidR="006B5522" w:rsidRDefault="006B5522"/>
            </w:txbxContent>
          </v:textbox>
          <w10:wrap anchorx="margin"/>
        </v:rect>
      </w:pict>
    </w:r>
    <w:r>
      <w:pict>
        <v:rect id="_x0000_s1031" style="position:absolute;left:0;text-align:left;margin-left:0;margin-top:0;width:2in;height:2in;z-index:251665408;mso-wrap-style:none;mso-position-horizontal:center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5dblS0AAAAAUBAAAP&#10;AAAAAAAAAAEAIAAAACIAAABkcnMvZG93bnJldi54bWxQSwECFAAUAAAACACHTuJA3rv7iK4BAABH&#10;AwAADgAAAAAAAAABACAAAAAfAQAAZHJzL2Uyb0RvYy54bWxQSwUGAAAAAAYABgBZAQAAPwUAAAAA&#10;" filled="f" stroked="f">
          <v:textbox style="mso-fit-shape-to-text:t" inset="0,0,0,0">
            <w:txbxContent>
              <w:p w:rsidR="006B5522" w:rsidRDefault="006B5522">
                <w:pPr>
                  <w:snapToGrid w:val="0"/>
                  <w:rPr>
                    <w:sz w:val="18"/>
                    <w:szCs w:val="18"/>
                  </w:rPr>
                </w:pPr>
                <w:r>
                  <w:fldChar w:fldCharType="begin"/>
                </w:r>
                <w:r w:rsidR="00354E43">
                  <w:instrText xml:space="preserve"> PAGE  \* MERGEFORMAT </w:instrText>
                </w:r>
                <w:r>
                  <w:fldChar w:fldCharType="separate"/>
                </w:r>
                <w:r w:rsidR="002651DF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>
      <w:pict>
        <v:rect id="_x0000_s1030" style="position:absolute;left:0;text-align:left;margin-left:0;margin-top:0;width:2in;height:2in;z-index:251666432;mso-wrap-style:none;mso-position-horizontal:center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5dblS0AAAAAUBAAAP&#10;AAAAAAAAAAEAIAAAACIAAABkcnMvZG93bnJldi54bWxQSwECFAAUAAAACACHTuJAK8PXe64BAABH&#10;AwAADgAAAAAAAAABACAAAAAfAQAAZHJzL2Uyb0RvYy54bWxQSwUGAAAAAAYABgBZAQAAPwUAAAAA&#10;" filled="f" stroked="f">
          <v:textbox style="mso-fit-shape-to-text:t" inset="0,0,0,0">
            <w:txbxContent>
              <w:p w:rsidR="006B5522" w:rsidRDefault="006B5522">
                <w:pPr>
                  <w:pStyle w:val="a4"/>
                </w:pPr>
              </w:p>
              <w:p w:rsidR="006B5522" w:rsidRDefault="006B5522"/>
            </w:txbxContent>
          </v:textbox>
          <w10:wrap anchorx="margin"/>
        </v:rect>
      </w:pict>
    </w:r>
    <w:r>
      <w:pict>
        <v:rect id="_x0000_s1029" style="position:absolute;left:0;text-align:left;margin-left:0;margin-top:0;width:2in;height:2in;z-index:251667456;mso-wrap-style:none;mso-position-horizontal:left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Ll1uVLQAAAABQEAAA8A&#10;AAAAAAAAAQAgAAAAIgAAAGRycy9kb3ducmV2LnhtbFBLAQIUABQAAAAIAIdO4kB1TNK1rQEAAEcD&#10;AAAOAAAAAAAAAAEAIAAAAB8BAABkcnMvZTJvRG9jLnhtbFBLBQYAAAAABgAGAFkBAAA+BQAAAAA=&#10;" filled="f" stroked="f">
          <v:textbox style="mso-fit-shape-to-text:t" inset="0,0,0,0">
            <w:txbxContent>
              <w:p w:rsidR="006B5522" w:rsidRDefault="006B5522">
                <w:pPr>
                  <w:pStyle w:val="a4"/>
                </w:pPr>
              </w:p>
              <w:p w:rsidR="006B5522" w:rsidRDefault="006B5522"/>
            </w:txbxContent>
          </v:textbox>
          <w10:wrap anchorx="margin"/>
        </v:rect>
      </w:pict>
    </w:r>
    <w:r>
      <w:pict>
        <v:rect id="_x0000_s1028" style="position:absolute;left:0;text-align:left;margin-left:0;margin-top:0;width:2in;height:2in;z-index:251668480;mso-wrap-style:none;mso-position-horizontal:left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5dblS0AAAAAUBAAAP&#10;AAAAAAAAAAEAIAAAACIAAABkcnMvZG93bnJldi54bWxQSwECFAAUAAAACACHTuJAGWYZUq4BAABH&#10;AwAADgAAAAAAAAABACAAAAAfAQAAZHJzL2Uyb0RvYy54bWxQSwUGAAAAAAYABgBZAQAAPwUAAAAA&#10;" filled="f" stroked="f">
          <v:textbox style="mso-fit-shape-to-text:t" inset="0,0,0,0">
            <w:txbxContent>
              <w:p w:rsidR="006B5522" w:rsidRDefault="006B5522"/>
            </w:txbxContent>
          </v:textbox>
          <w10:wrap anchorx="margin"/>
        </v:rect>
      </w:pict>
    </w:r>
    <w:r>
      <w:pict>
        <v:rect id="_x0000_s1027" style="position:absolute;left:0;text-align:left;margin-left:0;margin-top:0;width:2in;height:2in;z-index:251669504;mso-wrap-style:none;mso-position-horizontal:center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Ll1uVLQAAAABQEAAA8A&#10;AAAAAAAAAQAgAAAAIgAAAGRycy9kb3ducmV2LnhtbFBLAQIUABQAAAAIAIdO4kCykTBvrQEAAEcD&#10;AAAOAAAAAAAAAAEAIAAAAB8BAABkcnMvZTJvRG9jLnhtbFBLBQYAAAAABgAGAFkBAAA+BQAAAAA=&#10;" filled="f" stroked="f">
          <v:textbox style="mso-fit-shape-to-text:t" inset="0,0,0,0">
            <w:txbxContent>
              <w:p w:rsidR="006B5522" w:rsidRDefault="006B5522">
                <w:pPr>
                  <w:pStyle w:val="a4"/>
                </w:pPr>
              </w:p>
              <w:p w:rsidR="006B5522" w:rsidRDefault="006B5522"/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E43" w:rsidRDefault="00354E43" w:rsidP="006B5522">
      <w:pPr>
        <w:ind w:firstLine="640"/>
      </w:pPr>
      <w:r>
        <w:separator/>
      </w:r>
    </w:p>
  </w:footnote>
  <w:footnote w:type="continuationSeparator" w:id="1">
    <w:p w:rsidR="00354E43" w:rsidRDefault="00354E43" w:rsidP="006B5522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522" w:rsidRDefault="006B5522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塔夫">
    <w15:presenceInfo w15:providerId="WPS Office" w15:userId="277684753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trackRevision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8ED2527"/>
    <w:rsid w:val="002651DF"/>
    <w:rsid w:val="00354E43"/>
    <w:rsid w:val="006B5522"/>
    <w:rsid w:val="0D2D1078"/>
    <w:rsid w:val="0DC45AE8"/>
    <w:rsid w:val="13686D84"/>
    <w:rsid w:val="17743B53"/>
    <w:rsid w:val="1CB92884"/>
    <w:rsid w:val="1E5E72E4"/>
    <w:rsid w:val="2116118F"/>
    <w:rsid w:val="23AB77CA"/>
    <w:rsid w:val="249A08B9"/>
    <w:rsid w:val="24E31811"/>
    <w:rsid w:val="26880E6A"/>
    <w:rsid w:val="340467BD"/>
    <w:rsid w:val="36077BE3"/>
    <w:rsid w:val="38BE30FF"/>
    <w:rsid w:val="38ED2527"/>
    <w:rsid w:val="3D0C0496"/>
    <w:rsid w:val="3EAF07EB"/>
    <w:rsid w:val="45470531"/>
    <w:rsid w:val="4F490C20"/>
    <w:rsid w:val="53B5167D"/>
    <w:rsid w:val="5C1734F6"/>
    <w:rsid w:val="5C1E1E7C"/>
    <w:rsid w:val="5D4218E6"/>
    <w:rsid w:val="6576708B"/>
    <w:rsid w:val="65BD730A"/>
    <w:rsid w:val="67610F71"/>
    <w:rsid w:val="788E212D"/>
    <w:rsid w:val="7C296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3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Body Text" w:uiPriority="3" w:qFormat="1"/>
    <w:lsdException w:name="Body Text First Inden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1D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qFormat/>
    <w:rsid w:val="002651DF"/>
    <w:pPr>
      <w:widowControl/>
      <w:spacing w:line="560" w:lineRule="exact"/>
      <w:jc w:val="center"/>
      <w:outlineLvl w:val="0"/>
    </w:pPr>
    <w:rPr>
      <w:rFonts w:ascii="方正小标宋简体" w:eastAsia="方正小标宋简体" w:hAnsi="仿宋"/>
      <w:kern w:val="44"/>
      <w:sz w:val="44"/>
      <w:szCs w:val="44"/>
    </w:rPr>
  </w:style>
  <w:style w:type="paragraph" w:styleId="2">
    <w:name w:val="heading 2"/>
    <w:basedOn w:val="a"/>
    <w:next w:val="a0"/>
    <w:link w:val="2Char"/>
    <w:autoRedefine/>
    <w:uiPriority w:val="3"/>
    <w:qFormat/>
    <w:rsid w:val="002651DF"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rsid w:val="006B5522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rsid w:val="006B552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qFormat/>
    <w:rsid w:val="002651DF"/>
    <w:rPr>
      <w:rFonts w:ascii="Calibri" w:hAnsi="Calibri"/>
      <w:sz w:val="24"/>
      <w:szCs w:val="24"/>
    </w:rPr>
  </w:style>
  <w:style w:type="paragraph" w:customStyle="1" w:styleId="CharCharCharCharCharCharChar">
    <w:name w:val="Char Char Char Char Char Char Char"/>
    <w:basedOn w:val="a"/>
    <w:rsid w:val="006B5522"/>
    <w:pPr>
      <w:widowControl/>
      <w:adjustRightInd w:val="0"/>
      <w:spacing w:line="240" w:lineRule="exact"/>
      <w:jc w:val="left"/>
      <w:textAlignment w:val="baseline"/>
    </w:pPr>
  </w:style>
  <w:style w:type="character" w:styleId="a7">
    <w:name w:val="page number"/>
    <w:basedOn w:val="a1"/>
    <w:rsid w:val="006B5522"/>
  </w:style>
  <w:style w:type="paragraph" w:styleId="a8">
    <w:name w:val="Balloon Text"/>
    <w:basedOn w:val="a"/>
    <w:link w:val="Char"/>
    <w:rsid w:val="002651DF"/>
    <w:rPr>
      <w:sz w:val="18"/>
      <w:szCs w:val="18"/>
    </w:rPr>
  </w:style>
  <w:style w:type="character" w:customStyle="1" w:styleId="Char">
    <w:name w:val="批注框文本 Char"/>
    <w:basedOn w:val="a1"/>
    <w:link w:val="a8"/>
    <w:rsid w:val="002651DF"/>
    <w:rPr>
      <w:rFonts w:ascii="Calibri" w:hAnsi="Calibri"/>
      <w:sz w:val="18"/>
      <w:szCs w:val="18"/>
    </w:rPr>
  </w:style>
  <w:style w:type="character" w:customStyle="1" w:styleId="1Char">
    <w:name w:val="标题 1 Char"/>
    <w:basedOn w:val="a1"/>
    <w:link w:val="1"/>
    <w:rsid w:val="002651DF"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3"/>
    <w:rsid w:val="002651DF"/>
    <w:rPr>
      <w:rFonts w:ascii="方正小标宋简体" w:eastAsia="方正小标宋简体" w:hAnsi="仿宋_GB2312" w:cs="仿宋_GB2312"/>
      <w:kern w:val="2"/>
      <w:sz w:val="36"/>
      <w:szCs w:val="32"/>
    </w:rPr>
  </w:style>
  <w:style w:type="paragraph" w:styleId="a0">
    <w:name w:val="Normal Indent"/>
    <w:basedOn w:val="a"/>
    <w:rsid w:val="002651DF"/>
    <w:pPr>
      <w:ind w:firstLineChars="200" w:firstLine="420"/>
    </w:pPr>
  </w:style>
  <w:style w:type="paragraph" w:styleId="a9">
    <w:name w:val="Body Text"/>
    <w:aliases w:val="楷体GB"/>
    <w:basedOn w:val="a"/>
    <w:link w:val="Char0"/>
    <w:uiPriority w:val="3"/>
    <w:qFormat/>
    <w:rsid w:val="002651DF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character" w:customStyle="1" w:styleId="Char0">
    <w:name w:val="正文文本 Char"/>
    <w:aliases w:val="楷体GB Char"/>
    <w:basedOn w:val="a1"/>
    <w:link w:val="a9"/>
    <w:uiPriority w:val="3"/>
    <w:rsid w:val="002651DF"/>
    <w:rPr>
      <w:rFonts w:ascii="楷体_GB2312" w:eastAsia="楷体_GB2312"/>
      <w:kern w:val="2"/>
      <w:sz w:val="32"/>
    </w:rPr>
  </w:style>
  <w:style w:type="paragraph" w:styleId="aa">
    <w:name w:val="Body Text First Indent"/>
    <w:link w:val="Char1"/>
    <w:uiPriority w:val="99"/>
    <w:qFormat/>
    <w:rsid w:val="002651DF"/>
    <w:pPr>
      <w:widowControl w:val="0"/>
      <w:spacing w:after="120"/>
      <w:ind w:firstLineChars="100" w:firstLine="420"/>
      <w:jc w:val="both"/>
    </w:pPr>
    <w:rPr>
      <w:rFonts w:ascii="Calibri" w:eastAsia="楷体_GB2312" w:hAnsi="Calibri"/>
      <w:kern w:val="2"/>
      <w:sz w:val="21"/>
      <w:szCs w:val="22"/>
    </w:rPr>
  </w:style>
  <w:style w:type="character" w:customStyle="1" w:styleId="Char1">
    <w:name w:val="正文首行缩进 Char"/>
    <w:basedOn w:val="Char0"/>
    <w:link w:val="aa"/>
    <w:uiPriority w:val="99"/>
    <w:rsid w:val="002651DF"/>
    <w:rPr>
      <w:rFonts w:ascii="Calibri" w:hAnsi="Calibri"/>
      <w:sz w:val="21"/>
      <w:szCs w:val="22"/>
      <w:lang w:val="en-US" w:eastAsia="zh-CN" w:bidi="ar-SA"/>
    </w:rPr>
  </w:style>
  <w:style w:type="paragraph" w:styleId="ab">
    <w:name w:val="List Paragraph"/>
    <w:basedOn w:val="a"/>
    <w:uiPriority w:val="34"/>
    <w:qFormat/>
    <w:rsid w:val="002651DF"/>
    <w:pPr>
      <w:ind w:firstLineChars="200" w:firstLine="420"/>
    </w:pPr>
  </w:style>
  <w:style w:type="paragraph" w:customStyle="1" w:styleId="ac">
    <w:name w:val="附件"/>
    <w:basedOn w:val="a"/>
    <w:uiPriority w:val="3"/>
    <w:qFormat/>
    <w:rsid w:val="002651DF"/>
    <w:pPr>
      <w:spacing w:line="540" w:lineRule="exact"/>
      <w:ind w:left="1014" w:hangingChars="326" w:hanging="1014"/>
    </w:pPr>
    <w:rPr>
      <w:rFonts w:ascii="黑体" w:eastAsia="黑体" w:hAnsi="黑体"/>
      <w:sz w:val="32"/>
      <w:szCs w:val="32"/>
    </w:rPr>
  </w:style>
  <w:style w:type="paragraph" w:customStyle="1" w:styleId="ad">
    <w:name w:val="文件正文"/>
    <w:basedOn w:val="1Char"/>
    <w:next w:val="Char"/>
    <w:uiPriority w:val="2"/>
    <w:qFormat/>
    <w:rsid w:val="002651DF"/>
    <w:pPr>
      <w:spacing w:line="560" w:lineRule="exact"/>
      <w:ind w:firstLineChars="200" w:firstLine="622"/>
    </w:pPr>
    <w:rPr>
      <w:rFonts w:ascii="仿宋_GB2312" w:eastAsia="仿宋_GB2312" w:hAnsi="仿宋_GB2312" w:cs="仿宋_GB2312"/>
      <w:sz w:val="32"/>
      <w:szCs w:val="32"/>
    </w:rPr>
  </w:style>
  <w:style w:type="paragraph" w:styleId="ae">
    <w:name w:val="Subtitle"/>
    <w:basedOn w:val="a"/>
    <w:next w:val="a"/>
    <w:link w:val="Char2"/>
    <w:rsid w:val="002651DF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2">
    <w:name w:val="副标题 Char"/>
    <w:basedOn w:val="a1"/>
    <w:link w:val="ae"/>
    <w:rsid w:val="002651DF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0">
    <w:name w:val="正文1"/>
    <w:qFormat/>
    <w:rsid w:val="002651DF"/>
    <w:pPr>
      <w:spacing w:line="600" w:lineRule="exact"/>
      <w:ind w:firstLineChars="200" w:firstLine="560"/>
      <w:jc w:val="both"/>
    </w:pPr>
    <w:rPr>
      <w:rFonts w:ascii="仿宋_GB2312" w:eastAsia="仿宋_GB2312" w:hAnsi="仿宋_GB2312"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299</Words>
  <Characters>1708</Characters>
  <Application>Microsoft Office Word</Application>
  <DocSecurity>0</DocSecurity>
  <Lines>14</Lines>
  <Paragraphs>4</Paragraphs>
  <ScaleCrop>false</ScaleCrop>
  <Company>省经济和信息化委员会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黄璨</dc:creator>
  <cp:lastModifiedBy>吴可扬（非）</cp:lastModifiedBy>
  <cp:revision>2</cp:revision>
  <cp:lastPrinted>2020-10-13T02:08:00Z</cp:lastPrinted>
  <dcterms:created xsi:type="dcterms:W3CDTF">2019-05-07T10:00:00Z</dcterms:created>
  <dcterms:modified xsi:type="dcterms:W3CDTF">2020-10-13T02:09:00Z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